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EB070" w14:textId="77777777" w:rsidR="00E115B5" w:rsidRPr="00FF1EA4" w:rsidRDefault="00E115B5" w:rsidP="00FF1EA4">
      <w:pPr>
        <w:pStyle w:val="a4"/>
        <w:rPr>
          <w:rFonts w:ascii="Times New Roman" w:hAnsi="Times New Roman" w:cs="Times New Roman"/>
        </w:rPr>
      </w:pPr>
    </w:p>
    <w:p w14:paraId="5B518F7E" w14:textId="1D530493" w:rsidR="00FF1EA4" w:rsidRPr="00FF1EA4" w:rsidRDefault="00E115B5" w:rsidP="00FF1EA4">
      <w:pPr>
        <w:pStyle w:val="a4"/>
        <w:ind w:left="4956"/>
        <w:rPr>
          <w:rFonts w:ascii="Times New Roman" w:hAnsi="Times New Roman" w:cs="Times New Roman"/>
        </w:rPr>
      </w:pPr>
      <w:r w:rsidRPr="00FF1EA4">
        <w:rPr>
          <w:rFonts w:ascii="Times New Roman" w:hAnsi="Times New Roman" w:cs="Times New Roman"/>
        </w:rPr>
        <w:t xml:space="preserve">«Қазақстан темір жолы» </w:t>
      </w:r>
    </w:p>
    <w:p w14:paraId="4AC69822" w14:textId="77777777" w:rsidR="00FF1EA4" w:rsidRPr="00FF1EA4" w:rsidRDefault="00E115B5" w:rsidP="00FF1EA4">
      <w:pPr>
        <w:pStyle w:val="a4"/>
        <w:ind w:left="4956"/>
        <w:rPr>
          <w:rFonts w:ascii="Times New Roman" w:hAnsi="Times New Roman" w:cs="Times New Roman"/>
        </w:rPr>
      </w:pPr>
      <w:r w:rsidRPr="00FF1EA4">
        <w:rPr>
          <w:rFonts w:ascii="Times New Roman" w:hAnsi="Times New Roman" w:cs="Times New Roman"/>
        </w:rPr>
        <w:t xml:space="preserve">ұлттық компаниясы» </w:t>
      </w:r>
    </w:p>
    <w:p w14:paraId="35B6475E" w14:textId="64179E60" w:rsidR="00FF1EA4" w:rsidRPr="00FF1EA4" w:rsidRDefault="00E115B5" w:rsidP="00FF1EA4">
      <w:pPr>
        <w:pStyle w:val="a4"/>
        <w:ind w:left="4956"/>
        <w:rPr>
          <w:rFonts w:ascii="Times New Roman" w:hAnsi="Times New Roman" w:cs="Times New Roman"/>
        </w:rPr>
      </w:pPr>
      <w:r w:rsidRPr="00FF1EA4">
        <w:rPr>
          <w:rFonts w:ascii="Times New Roman" w:hAnsi="Times New Roman" w:cs="Times New Roman"/>
        </w:rPr>
        <w:t xml:space="preserve">акционерлік қоғамы </w:t>
      </w:r>
    </w:p>
    <w:p w14:paraId="276C36B6" w14:textId="57B342B2" w:rsidR="00FF1EA4" w:rsidRPr="00FF1EA4" w:rsidRDefault="00E115B5" w:rsidP="00FF1EA4">
      <w:pPr>
        <w:pStyle w:val="a4"/>
        <w:ind w:left="4956"/>
        <w:rPr>
          <w:rFonts w:ascii="Times New Roman" w:hAnsi="Times New Roman" w:cs="Times New Roman"/>
        </w:rPr>
      </w:pPr>
      <w:r w:rsidRPr="00FF1EA4">
        <w:rPr>
          <w:rFonts w:ascii="Times New Roman" w:hAnsi="Times New Roman" w:cs="Times New Roman"/>
        </w:rPr>
        <w:t>«</w:t>
      </w:r>
      <w:r w:rsidR="00D50C5E">
        <w:rPr>
          <w:rFonts w:ascii="Times New Roman" w:hAnsi="Times New Roman" w:cs="Times New Roman"/>
          <w:lang w:val="kk-KZ"/>
        </w:rPr>
        <w:t>Қызылорда м</w:t>
      </w:r>
      <w:r w:rsidRPr="00FF1EA4">
        <w:rPr>
          <w:rFonts w:ascii="Times New Roman" w:hAnsi="Times New Roman" w:cs="Times New Roman"/>
        </w:rPr>
        <w:t xml:space="preserve">агистральдық желі </w:t>
      </w:r>
      <w:r w:rsidR="00D50C5E">
        <w:rPr>
          <w:rFonts w:ascii="Times New Roman" w:hAnsi="Times New Roman" w:cs="Times New Roman"/>
          <w:lang w:val="kk-KZ"/>
        </w:rPr>
        <w:t>бөлімшесі</w:t>
      </w:r>
      <w:r w:rsidRPr="00FF1EA4">
        <w:rPr>
          <w:rFonts w:ascii="Times New Roman" w:hAnsi="Times New Roman" w:cs="Times New Roman"/>
        </w:rPr>
        <w:t xml:space="preserve">» </w:t>
      </w:r>
    </w:p>
    <w:p w14:paraId="0A4DEA11" w14:textId="13128D8B" w:rsidR="00FF1EA4" w:rsidRPr="00FF1EA4" w:rsidRDefault="00E115B5" w:rsidP="00FF1EA4">
      <w:pPr>
        <w:pStyle w:val="a4"/>
        <w:ind w:left="4956"/>
        <w:rPr>
          <w:rFonts w:ascii="Times New Roman" w:hAnsi="Times New Roman" w:cs="Times New Roman"/>
        </w:rPr>
      </w:pPr>
      <w:r w:rsidRPr="00FF1EA4">
        <w:rPr>
          <w:rFonts w:ascii="Times New Roman" w:hAnsi="Times New Roman" w:cs="Times New Roman"/>
        </w:rPr>
        <w:t xml:space="preserve">филиал директорының </w:t>
      </w:r>
    </w:p>
    <w:p w14:paraId="6C6A49CF" w14:textId="6A0B2226" w:rsidR="00FF1EA4" w:rsidRPr="00FF1EA4" w:rsidRDefault="00E115B5" w:rsidP="00FF1EA4">
      <w:pPr>
        <w:pStyle w:val="a4"/>
        <w:ind w:left="4956"/>
        <w:rPr>
          <w:rFonts w:ascii="Times New Roman" w:hAnsi="Times New Roman" w:cs="Times New Roman"/>
        </w:rPr>
      </w:pPr>
      <w:r w:rsidRPr="00FF1EA4">
        <w:rPr>
          <w:rFonts w:ascii="Times New Roman" w:hAnsi="Times New Roman" w:cs="Times New Roman"/>
        </w:rPr>
        <w:t>202</w:t>
      </w:r>
      <w:r w:rsidR="00D50C5E">
        <w:rPr>
          <w:rFonts w:ascii="Times New Roman" w:hAnsi="Times New Roman" w:cs="Times New Roman"/>
          <w:lang w:val="kk-KZ"/>
        </w:rPr>
        <w:t>4</w:t>
      </w:r>
      <w:r w:rsidRPr="00FF1EA4">
        <w:rPr>
          <w:rFonts w:ascii="Times New Roman" w:hAnsi="Times New Roman" w:cs="Times New Roman"/>
        </w:rPr>
        <w:t xml:space="preserve"> жылғы ______ №____  </w:t>
      </w:r>
    </w:p>
    <w:p w14:paraId="10E5584D" w14:textId="14E33B65" w:rsidR="00265908" w:rsidRPr="00FF1EA4" w:rsidRDefault="00E115B5" w:rsidP="00FF1EA4">
      <w:pPr>
        <w:pStyle w:val="a4"/>
        <w:ind w:left="4956"/>
        <w:rPr>
          <w:rFonts w:ascii="Times New Roman" w:hAnsi="Times New Roman" w:cs="Times New Roman"/>
        </w:rPr>
      </w:pPr>
      <w:r w:rsidRPr="00FF1EA4">
        <w:rPr>
          <w:rFonts w:ascii="Times New Roman" w:hAnsi="Times New Roman" w:cs="Times New Roman"/>
        </w:rPr>
        <w:t>бұйрыққа 2-қосымша</w:t>
      </w:r>
    </w:p>
    <w:p w14:paraId="504B49D9" w14:textId="735CF906" w:rsidR="00FF1EA4" w:rsidRPr="00FF1EA4" w:rsidRDefault="00FF1EA4" w:rsidP="00FF1EA4">
      <w:pPr>
        <w:pStyle w:val="a4"/>
        <w:ind w:left="708"/>
        <w:rPr>
          <w:rFonts w:ascii="Times New Roman" w:hAnsi="Times New Roman" w:cs="Times New Roman"/>
        </w:rPr>
      </w:pPr>
    </w:p>
    <w:p w14:paraId="50CA4A4C" w14:textId="7B912DD5" w:rsidR="00FF1EA4" w:rsidRPr="00FF1EA4" w:rsidRDefault="00FF1EA4" w:rsidP="00FF1EA4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646"/>
        <w:tblW w:w="9493" w:type="dxa"/>
        <w:tblLook w:val="04A0" w:firstRow="1" w:lastRow="0" w:firstColumn="1" w:lastColumn="0" w:noHBand="0" w:noVBand="1"/>
      </w:tblPr>
      <w:tblGrid>
        <w:gridCol w:w="704"/>
        <w:gridCol w:w="2336"/>
        <w:gridCol w:w="2336"/>
        <w:gridCol w:w="4117"/>
      </w:tblGrid>
      <w:tr w:rsidR="00FF1EA4" w:rsidRPr="00FF1EA4" w14:paraId="668FD3E6" w14:textId="77777777" w:rsidTr="00FF1EA4">
        <w:tc>
          <w:tcPr>
            <w:tcW w:w="9493" w:type="dxa"/>
            <w:gridSpan w:val="4"/>
          </w:tcPr>
          <w:p w14:paraId="5B9A9D1D" w14:textId="77777777" w:rsidR="00FF1EA4" w:rsidRDefault="00FF1EA4" w:rsidP="00FF1EA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E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Қызылорда</w:t>
            </w:r>
            <w:r w:rsidRPr="00FF1EA4">
              <w:rPr>
                <w:rFonts w:ascii="Times New Roman" w:hAnsi="Times New Roman" w:cs="Times New Roman"/>
                <w:sz w:val="24"/>
                <w:szCs w:val="24"/>
              </w:rPr>
              <w:t xml:space="preserve"> теміржол вокзалында мүліктік жалдауға (жалға алуға) бірыңғай лотпен берілетін алаң және жалдау ақысының ең төменгі тарифтік ставкасы (бағасы)</w:t>
            </w:r>
          </w:p>
          <w:p w14:paraId="32439AA1" w14:textId="635C00E1" w:rsidR="00FF1EA4" w:rsidRPr="00FF1EA4" w:rsidRDefault="00FF1EA4" w:rsidP="00FF1EA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EA4" w:rsidRPr="00FF1EA4" w14:paraId="45063B45" w14:textId="77777777" w:rsidTr="00FF1EA4">
        <w:tc>
          <w:tcPr>
            <w:tcW w:w="704" w:type="dxa"/>
          </w:tcPr>
          <w:p w14:paraId="36C10E59" w14:textId="77777777" w:rsidR="00FF1EA4" w:rsidRPr="00FF1EA4" w:rsidRDefault="00FF1EA4" w:rsidP="00FF1E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1EA4">
              <w:rPr>
                <w:rFonts w:ascii="Times New Roman" w:hAnsi="Times New Roman" w:cs="Times New Roman"/>
                <w:sz w:val="24"/>
                <w:szCs w:val="24"/>
              </w:rPr>
              <w:t>Р/н №</w:t>
            </w:r>
          </w:p>
        </w:tc>
        <w:tc>
          <w:tcPr>
            <w:tcW w:w="2336" w:type="dxa"/>
          </w:tcPr>
          <w:p w14:paraId="27504679" w14:textId="77777777" w:rsidR="00FF1EA4" w:rsidRPr="00FF1EA4" w:rsidRDefault="00FF1EA4" w:rsidP="00FF1E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1EA4">
              <w:rPr>
                <w:rFonts w:ascii="Times New Roman" w:hAnsi="Times New Roman" w:cs="Times New Roman"/>
                <w:sz w:val="24"/>
                <w:szCs w:val="24"/>
              </w:rPr>
              <w:t>Вокзал атауы</w:t>
            </w:r>
          </w:p>
        </w:tc>
        <w:tc>
          <w:tcPr>
            <w:tcW w:w="2336" w:type="dxa"/>
          </w:tcPr>
          <w:p w14:paraId="4DAC5723" w14:textId="77777777" w:rsidR="00FF1EA4" w:rsidRPr="00FF1EA4" w:rsidRDefault="00FF1EA4" w:rsidP="00FF1E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1EA4">
              <w:rPr>
                <w:rFonts w:ascii="Times New Roman" w:hAnsi="Times New Roman" w:cs="Times New Roman"/>
                <w:sz w:val="24"/>
                <w:szCs w:val="24"/>
              </w:rPr>
              <w:t>Объектінің ауданы, ш.м.</w:t>
            </w:r>
          </w:p>
        </w:tc>
        <w:tc>
          <w:tcPr>
            <w:tcW w:w="4117" w:type="dxa"/>
          </w:tcPr>
          <w:p w14:paraId="6797C8FB" w14:textId="77777777" w:rsidR="00FF1EA4" w:rsidRPr="00FF1EA4" w:rsidRDefault="00FF1EA4" w:rsidP="00FF1E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1EA4">
              <w:rPr>
                <w:rFonts w:ascii="Times New Roman" w:hAnsi="Times New Roman" w:cs="Times New Roman"/>
                <w:sz w:val="24"/>
                <w:szCs w:val="24"/>
              </w:rPr>
              <w:t>1 ш.м. үшін ҚҚС-сыз айына жалдау ақысының ең төменгі мөлшерлемесі</w:t>
            </w:r>
          </w:p>
        </w:tc>
      </w:tr>
      <w:tr w:rsidR="00FF1EA4" w:rsidRPr="00FF1EA4" w14:paraId="00D908DC" w14:textId="77777777" w:rsidTr="00FF1EA4">
        <w:tc>
          <w:tcPr>
            <w:tcW w:w="704" w:type="dxa"/>
          </w:tcPr>
          <w:p w14:paraId="1CC44306" w14:textId="6812B80C" w:rsidR="00FF1EA4" w:rsidRPr="00FF1EA4" w:rsidRDefault="00FF1EA4" w:rsidP="00FF1EA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1E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36" w:type="dxa"/>
          </w:tcPr>
          <w:p w14:paraId="304C002B" w14:textId="6E75CFB2" w:rsidR="00FF1EA4" w:rsidRPr="00FF1EA4" w:rsidRDefault="00FF1EA4" w:rsidP="00FF1EA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1E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Қызылорда</w:t>
            </w:r>
          </w:p>
        </w:tc>
        <w:tc>
          <w:tcPr>
            <w:tcW w:w="2336" w:type="dxa"/>
          </w:tcPr>
          <w:p w14:paraId="6EAF33EE" w14:textId="1AD96DCB" w:rsidR="00FF1EA4" w:rsidRPr="00FF1EA4" w:rsidRDefault="00FF1EA4" w:rsidP="00FF1E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1EA4">
              <w:rPr>
                <w:rFonts w:ascii="Times New Roman" w:hAnsi="Times New Roman" w:cs="Times New Roman"/>
                <w:sz w:val="24"/>
                <w:szCs w:val="24"/>
              </w:rPr>
              <w:t xml:space="preserve"> *кемінде </w:t>
            </w:r>
            <w:r w:rsidRPr="00FF1E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D179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36,9</w:t>
            </w:r>
            <w:r w:rsidRPr="00FF1EA4">
              <w:rPr>
                <w:rFonts w:ascii="Times New Roman" w:hAnsi="Times New Roman" w:cs="Times New Roman"/>
                <w:sz w:val="24"/>
                <w:szCs w:val="24"/>
              </w:rPr>
              <w:t xml:space="preserve"> ш.м.</w:t>
            </w:r>
          </w:p>
        </w:tc>
        <w:tc>
          <w:tcPr>
            <w:tcW w:w="4117" w:type="dxa"/>
          </w:tcPr>
          <w:p w14:paraId="36548416" w14:textId="77777777" w:rsidR="00FF1EA4" w:rsidRDefault="00FF1EA4" w:rsidP="00FF1EA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F1E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10 937,60</w:t>
            </w:r>
          </w:p>
          <w:p w14:paraId="52682826" w14:textId="433A8030" w:rsidR="00FF1EA4" w:rsidRPr="00FF1EA4" w:rsidRDefault="00FF1EA4" w:rsidP="00FF1EA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0B98379F" w14:textId="2135853D" w:rsidR="00FF1EA4" w:rsidRPr="00FF1EA4" w:rsidRDefault="00FF1EA4" w:rsidP="00FF1EA4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D453A2C" w14:textId="03D57421" w:rsidR="00FF1EA4" w:rsidRPr="00FF1EA4" w:rsidRDefault="00FF1EA4" w:rsidP="00FF1EA4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ED4D26B" w14:textId="35992C73" w:rsidR="00FF1EA4" w:rsidRPr="00FF1EA4" w:rsidRDefault="00FF1EA4" w:rsidP="00FF1EA4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04B043E" w14:textId="68EE9331" w:rsidR="00FF1EA4" w:rsidRPr="00FF1EA4" w:rsidRDefault="00FF1EA4" w:rsidP="00FF1EA4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391A262" w14:textId="783B0749" w:rsidR="00FF1EA4" w:rsidRPr="00FF1EA4" w:rsidRDefault="00FF1EA4" w:rsidP="00FF1EA4">
      <w:pPr>
        <w:pStyle w:val="a4"/>
        <w:rPr>
          <w:rFonts w:ascii="Times New Roman" w:hAnsi="Times New Roman" w:cs="Times New Roman"/>
          <w:sz w:val="24"/>
          <w:szCs w:val="24"/>
        </w:rPr>
      </w:pPr>
      <w:r w:rsidRPr="00FF1EA4">
        <w:rPr>
          <w:rFonts w:ascii="Times New Roman" w:hAnsi="Times New Roman" w:cs="Times New Roman"/>
          <w:sz w:val="24"/>
          <w:szCs w:val="24"/>
        </w:rPr>
        <w:t>* ауданы өлшеу актісіне сәйкес өзгертілуі мүмкін, бірақ кемінде 4</w:t>
      </w:r>
      <w:r w:rsidR="00D179E8">
        <w:rPr>
          <w:rFonts w:ascii="Times New Roman" w:hAnsi="Times New Roman" w:cs="Times New Roman"/>
          <w:sz w:val="24"/>
          <w:szCs w:val="24"/>
        </w:rPr>
        <w:t>36,9</w:t>
      </w:r>
      <w:r w:rsidRPr="00FF1EA4">
        <w:rPr>
          <w:rFonts w:ascii="Times New Roman" w:hAnsi="Times New Roman" w:cs="Times New Roman"/>
          <w:sz w:val="24"/>
          <w:szCs w:val="24"/>
        </w:rPr>
        <w:t xml:space="preserve"> ш.м.</w:t>
      </w:r>
    </w:p>
    <w:p w14:paraId="64CBEBF0" w14:textId="7E273C03" w:rsidR="00FF1EA4" w:rsidRPr="00FF1EA4" w:rsidRDefault="00FF1EA4" w:rsidP="00FF1EA4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2363986" w14:textId="35499C07" w:rsidR="00FF1EA4" w:rsidRPr="00FF1EA4" w:rsidRDefault="00FF1EA4" w:rsidP="00FF1EA4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811E07D" w14:textId="77777777" w:rsidR="00FF1EA4" w:rsidRPr="00FF1EA4" w:rsidRDefault="00FF1EA4" w:rsidP="00FF1EA4">
      <w:pPr>
        <w:pStyle w:val="Default"/>
      </w:pPr>
    </w:p>
    <w:p w14:paraId="63F383EB" w14:textId="77777777" w:rsidR="00FF1EA4" w:rsidRPr="00FF1EA4" w:rsidRDefault="00FF1EA4" w:rsidP="00FF1EA4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FF1EA4" w:rsidRPr="00FF1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B9B"/>
    <w:rsid w:val="00265908"/>
    <w:rsid w:val="00784B9B"/>
    <w:rsid w:val="00D179E8"/>
    <w:rsid w:val="00D50C5E"/>
    <w:rsid w:val="00E115B5"/>
    <w:rsid w:val="00FF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5D20"/>
  <w15:chartTrackingRefBased/>
  <w15:docId w15:val="{5A0DA1D6-C0F1-414C-9D6E-1AB62A69B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115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E11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F1E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Бейбит Дилдабаев</dc:creator>
  <cp:keywords/>
  <dc:description/>
  <cp:lastModifiedBy>Бейбит Дилдабаев</cp:lastModifiedBy>
  <cp:revision>5</cp:revision>
  <dcterms:created xsi:type="dcterms:W3CDTF">2024-05-20T12:12:00Z</dcterms:created>
  <dcterms:modified xsi:type="dcterms:W3CDTF">2024-05-23T08:43:00Z</dcterms:modified>
</cp:coreProperties>
</file>